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word/people.xml" ContentType="application/vnd.openxmlformats-officedocument.wordprocessingml.peop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96122" w14:textId="7CD9E6F7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 </w:t>
      </w:r>
      <w:permEnd w:id="196755003"/>
      <w:r w:rsidRPr="00AD2CA0">
        <w:t>Checklist</w:t>
      </w:r>
    </w:p>
    <w:p w14:paraId="1D6B46DA" w14:textId="6E771272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r w:rsidR="00E463FE">
        <w:t xml:space="preserve"> 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E463FE">
            <w:t>EMSA/NEG/4/2025</w:t>
          </w:r>
        </w:sdtContent>
      </w:sdt>
      <w:r w:rsidR="00707D16" w:rsidRPr="00273B0B">
        <w:t xml:space="preserve">   </w:t>
      </w:r>
    </w:p>
    <w:p w14:paraId="22396124" w14:textId="65344FBD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B6630F">
            <w:rPr>
              <w:rFonts w:cs="Arial"/>
              <w:spacing w:val="-3"/>
              <w:lang w:val="en-IE"/>
            </w:rPr>
            <w:t>Wall partitions and related services</w:t>
          </w:r>
        </w:sdtContent>
      </w:sdt>
    </w:p>
    <w:p w14:paraId="22396125" w14:textId="0B6B3C31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 xml:space="preserve">In order to submit an offer in this Procurement Procedure the </w:t>
      </w:r>
      <w:permStart w:id="810097352" w:edGrp="everyone"/>
      <w:r w:rsidRPr="0055367F">
        <w:rPr>
          <w:lang w:val="en-IE"/>
        </w:rPr>
        <w:t>tenderer</w:t>
      </w:r>
      <w:permEnd w:id="810097352"/>
      <w:r w:rsidRPr="00C26DDA">
        <w:rPr>
          <w:lang w:val="en-IE"/>
        </w:rPr>
        <w:t xml:space="preserve">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5AE8D803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</w:t>
            </w:r>
            <w:r w:rsidR="00D13B5A" w:rsidRPr="00D65A37">
              <w:rPr>
                <w:color w:val="FF0000"/>
              </w:rPr>
              <w:t xml:space="preserve"> </w:t>
            </w:r>
            <w:r>
              <w:t>offer</w:t>
            </w:r>
            <w:r w:rsidR="00A67B50">
              <w:t xml:space="preserve"> (</w:t>
            </w:r>
            <w:r w:rsidR="00D3722E">
              <w:t>technical and financial offer)</w:t>
            </w:r>
            <w:r w:rsidR="00A67B50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19E4F6A8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4D5AC8" w:rsidRPr="00A250FF" w14:paraId="118F83E8" w14:textId="77777777" w:rsidTr="00623264">
        <w:tc>
          <w:tcPr>
            <w:tcW w:w="7938" w:type="dxa"/>
            <w:shd w:val="clear" w:color="auto" w:fill="auto"/>
          </w:tcPr>
          <w:p w14:paraId="57A3CE4F" w14:textId="01D6D9F7" w:rsidR="004D5AC8" w:rsidRPr="000348A4" w:rsidRDefault="004D5AC8" w:rsidP="00623264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Declaration of Honour (</w:t>
            </w:r>
            <w:proofErr w:type="spellStart"/>
            <w:r w:rsidRPr="000348A4">
              <w:rPr>
                <w:color w:val="000000" w:themeColor="text1"/>
              </w:rPr>
              <w:t>DoH</w:t>
            </w:r>
            <w:proofErr w:type="spellEnd"/>
            <w:r w:rsidRPr="000348A4">
              <w:rPr>
                <w:color w:val="000000" w:themeColor="text1"/>
              </w:rPr>
              <w:t>)</w:t>
            </w:r>
            <w:r w:rsidR="00E0145B">
              <w:rPr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22E9ED1" w14:textId="77777777" w:rsidR="004D5AC8" w:rsidRDefault="004D5AC8" w:rsidP="00623264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700C2509" w:rsidR="00273B0B" w:rsidRPr="000348A4" w:rsidRDefault="00273B0B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Legal entity form</w:t>
            </w:r>
            <w:r w:rsidR="00E0145B">
              <w:rPr>
                <w:color w:val="000000" w:themeColor="text1"/>
              </w:rPr>
              <w:t xml:space="preserve"> and related supporting documents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4D5AC8" w:rsidRPr="00A250FF" w14:paraId="1BB22C07" w14:textId="77777777" w:rsidTr="00854F2D">
        <w:tc>
          <w:tcPr>
            <w:tcW w:w="7938" w:type="dxa"/>
            <w:shd w:val="clear" w:color="auto" w:fill="auto"/>
          </w:tcPr>
          <w:p w14:paraId="46E0E042" w14:textId="1FFDAC0B" w:rsidR="004D5AC8" w:rsidRPr="000348A4" w:rsidRDefault="004D5AC8" w:rsidP="00854F2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Authorised Signatory Form </w:t>
            </w:r>
            <w:r w:rsidR="00E0145B">
              <w:rPr>
                <w:color w:val="000000" w:themeColor="text1"/>
              </w:rPr>
              <w:t>and related supporting documents</w:t>
            </w:r>
          </w:p>
        </w:tc>
        <w:tc>
          <w:tcPr>
            <w:tcW w:w="1418" w:type="dxa"/>
            <w:shd w:val="clear" w:color="auto" w:fill="auto"/>
          </w:tcPr>
          <w:p w14:paraId="3C080B9C" w14:textId="77777777" w:rsidR="004D5AC8" w:rsidRDefault="004D5AC8" w:rsidP="00854F2D">
            <w:pPr>
              <w:pStyle w:val="EMSATabletext"/>
            </w:pPr>
          </w:p>
        </w:tc>
      </w:tr>
      <w:tr w:rsidR="004D5AC8" w:rsidRPr="00A250FF" w14:paraId="7E53B706" w14:textId="77777777" w:rsidTr="00442AF9">
        <w:tc>
          <w:tcPr>
            <w:tcW w:w="7938" w:type="dxa"/>
            <w:shd w:val="clear" w:color="auto" w:fill="auto"/>
          </w:tcPr>
          <w:p w14:paraId="70269DDC" w14:textId="13DB67E4" w:rsidR="004D5AC8" w:rsidRPr="000348A4" w:rsidRDefault="004D5AC8" w:rsidP="00442AF9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Financial identification</w:t>
            </w:r>
            <w:r w:rsidR="00E0145B">
              <w:rPr>
                <w:color w:val="000000" w:themeColor="text1"/>
              </w:rPr>
              <w:t xml:space="preserve"> </w:t>
            </w:r>
            <w:r w:rsidR="00E0145B">
              <w:rPr>
                <w:color w:val="000000" w:themeColor="text1"/>
              </w:rPr>
              <w:t>and related supporting documents</w:t>
            </w:r>
          </w:p>
        </w:tc>
        <w:tc>
          <w:tcPr>
            <w:tcW w:w="1418" w:type="dxa"/>
            <w:shd w:val="clear" w:color="auto" w:fill="auto"/>
          </w:tcPr>
          <w:p w14:paraId="1482F091" w14:textId="77777777" w:rsidR="004D5AC8" w:rsidRDefault="004D5AC8" w:rsidP="00442AF9">
            <w:pPr>
              <w:pStyle w:val="EMSATabletext"/>
            </w:pPr>
          </w:p>
        </w:tc>
      </w:tr>
      <w:tr w:rsidR="004D5AC8" w:rsidRPr="00A250FF" w14:paraId="119D2CD8" w14:textId="77777777" w:rsidTr="00273B0B">
        <w:tc>
          <w:tcPr>
            <w:tcW w:w="7938" w:type="dxa"/>
            <w:shd w:val="clear" w:color="auto" w:fill="auto"/>
          </w:tcPr>
          <w:p w14:paraId="5744BAFD" w14:textId="48F340D1" w:rsidR="004D5AC8" w:rsidRPr="000348A4" w:rsidRDefault="004D5AC8" w:rsidP="004D5AC8">
            <w:pPr>
              <w:pStyle w:val="EMSATabletext"/>
              <w:rPr>
                <w:color w:val="000000" w:themeColor="text1"/>
              </w:rPr>
            </w:pPr>
            <w:bookmarkStart w:id="0" w:name="_Hlk147483732"/>
            <w:r w:rsidRPr="000348A4">
              <w:rPr>
                <w:color w:val="000000" w:themeColor="text1"/>
              </w:rPr>
              <w:t>Simplified Financial Statement</w:t>
            </w:r>
            <w:bookmarkEnd w:id="0"/>
            <w:r w:rsidR="00E0145B">
              <w:rPr>
                <w:color w:val="000000" w:themeColor="text1"/>
              </w:rPr>
              <w:t xml:space="preserve"> </w:t>
            </w:r>
            <w:r w:rsidR="00E0145B">
              <w:rPr>
                <w:color w:val="000000" w:themeColor="text1"/>
              </w:rPr>
              <w:t>and related supporting documents</w:t>
            </w:r>
          </w:p>
        </w:tc>
        <w:tc>
          <w:tcPr>
            <w:tcW w:w="1418" w:type="dxa"/>
            <w:shd w:val="clear" w:color="auto" w:fill="auto"/>
          </w:tcPr>
          <w:p w14:paraId="02C66F01" w14:textId="77777777" w:rsidR="004D5AC8" w:rsidRDefault="004D5AC8" w:rsidP="004D5AC8">
            <w:pPr>
              <w:pStyle w:val="EMSATabletext"/>
            </w:pPr>
          </w:p>
        </w:tc>
      </w:tr>
      <w:tr w:rsidR="004D5AC8" w:rsidRPr="00A250FF" w14:paraId="599473CD" w14:textId="77777777" w:rsidTr="00273B0B">
        <w:tc>
          <w:tcPr>
            <w:tcW w:w="7938" w:type="dxa"/>
            <w:shd w:val="clear" w:color="auto" w:fill="auto"/>
          </w:tcPr>
          <w:p w14:paraId="0651C458" w14:textId="739FC9AE" w:rsidR="004D5AC8" w:rsidRPr="004D5AC8" w:rsidRDefault="004D5AC8" w:rsidP="004D5AC8">
            <w:pPr>
              <w:pStyle w:val="EMSATabletext"/>
              <w:rPr>
                <w:i/>
                <w:iCs/>
                <w:color w:val="000000" w:themeColor="text1"/>
              </w:rPr>
            </w:pPr>
            <w:bookmarkStart w:id="1" w:name="_Hlk147483678"/>
            <w:r w:rsidRPr="004D5AC8">
              <w:rPr>
                <w:i/>
                <w:iCs/>
                <w:color w:val="000000" w:themeColor="text1"/>
              </w:rPr>
              <w:t xml:space="preserve">List of identified subcontractors </w:t>
            </w:r>
            <w:r w:rsidRPr="004D5AC8">
              <w:rPr>
                <w:i/>
                <w:iCs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09E60D2F" w14:textId="77777777" w:rsidR="004D5AC8" w:rsidRDefault="004D5AC8" w:rsidP="004D5AC8">
            <w:pPr>
              <w:pStyle w:val="EMSATabletext"/>
            </w:pPr>
          </w:p>
        </w:tc>
      </w:tr>
      <w:tr w:rsidR="004D5AC8" w:rsidRPr="00A250FF" w14:paraId="3D35C0A2" w14:textId="77777777" w:rsidTr="00273B0B">
        <w:tc>
          <w:tcPr>
            <w:tcW w:w="7938" w:type="dxa"/>
            <w:shd w:val="clear" w:color="auto" w:fill="auto"/>
          </w:tcPr>
          <w:p w14:paraId="7632D8F0" w14:textId="4AEE0E43" w:rsidR="004D5AC8" w:rsidRPr="004D5AC8" w:rsidRDefault="004D5AC8" w:rsidP="004D5AC8">
            <w:pPr>
              <w:pStyle w:val="EMSATabletext"/>
              <w:rPr>
                <w:i/>
                <w:iCs/>
                <w:color w:val="000000" w:themeColor="text1"/>
              </w:rPr>
            </w:pPr>
            <w:r w:rsidRPr="004D5AC8">
              <w:rPr>
                <w:i/>
                <w:iCs/>
                <w:color w:val="000000" w:themeColor="text1"/>
              </w:rPr>
              <w:t xml:space="preserve">Agreement/Power of attorney (joint tenders) </w:t>
            </w:r>
            <w:r w:rsidRPr="004D5AC8">
              <w:rPr>
                <w:i/>
                <w:iCs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17B95D1C" w14:textId="77777777" w:rsidR="004D5AC8" w:rsidRDefault="004D5AC8" w:rsidP="004D5AC8">
            <w:pPr>
              <w:pStyle w:val="EMSATabletext"/>
            </w:pPr>
          </w:p>
        </w:tc>
      </w:tr>
      <w:tr w:rsidR="004D5AC8" w:rsidRPr="00A250FF" w14:paraId="0177C2C9" w14:textId="77777777" w:rsidTr="00273B0B">
        <w:tc>
          <w:tcPr>
            <w:tcW w:w="7938" w:type="dxa"/>
            <w:shd w:val="clear" w:color="auto" w:fill="auto"/>
          </w:tcPr>
          <w:p w14:paraId="2BAD013F" w14:textId="6C33C496" w:rsidR="004D5AC8" w:rsidRPr="004D5AC8" w:rsidRDefault="004D5AC8" w:rsidP="004D5AC8">
            <w:pPr>
              <w:pStyle w:val="EMSATabletext"/>
              <w:rPr>
                <w:i/>
                <w:iCs/>
                <w:color w:val="000000" w:themeColor="text1"/>
              </w:rPr>
            </w:pPr>
            <w:r w:rsidRPr="004D5AC8">
              <w:rPr>
                <w:i/>
                <w:iCs/>
                <w:color w:val="000000" w:themeColor="text1"/>
              </w:rPr>
              <w:t xml:space="preserve">Letter of commitment by identified subcontractors </w:t>
            </w:r>
            <w:r w:rsidRPr="004D5AC8">
              <w:rPr>
                <w:i/>
                <w:iCs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27159166" w14:textId="77777777" w:rsidR="004D5AC8" w:rsidRDefault="004D5AC8" w:rsidP="004D5AC8">
            <w:pPr>
              <w:pStyle w:val="EMSATabletext"/>
            </w:pPr>
          </w:p>
        </w:tc>
      </w:tr>
      <w:tr w:rsidR="004D5AC8" w:rsidRPr="00A250FF" w14:paraId="7BB4AA64" w14:textId="77777777" w:rsidTr="00273B0B">
        <w:tc>
          <w:tcPr>
            <w:tcW w:w="7938" w:type="dxa"/>
            <w:shd w:val="clear" w:color="auto" w:fill="auto"/>
          </w:tcPr>
          <w:p w14:paraId="465F6069" w14:textId="32F71589" w:rsidR="004D5AC8" w:rsidRPr="004D5AC8" w:rsidRDefault="004D5AC8" w:rsidP="004D5AC8">
            <w:pPr>
              <w:pStyle w:val="EMSATabletext"/>
              <w:rPr>
                <w:i/>
                <w:iCs/>
                <w:color w:val="000000" w:themeColor="text1"/>
              </w:rPr>
            </w:pPr>
            <w:r w:rsidRPr="004D5AC8">
              <w:rPr>
                <w:i/>
                <w:iCs/>
                <w:color w:val="000000" w:themeColor="text1"/>
              </w:rPr>
              <w:t xml:space="preserve">Letter of commitment letter by an entity on whose capacities is being relied on </w:t>
            </w:r>
            <w:r w:rsidRPr="004D5AC8">
              <w:rPr>
                <w:i/>
                <w:iCs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4026A4B" w14:textId="77777777" w:rsidR="004D5AC8" w:rsidRDefault="004D5AC8" w:rsidP="004D5AC8">
            <w:pPr>
              <w:pStyle w:val="EMSATabletext"/>
            </w:pPr>
          </w:p>
        </w:tc>
      </w:tr>
      <w:bookmarkEnd w:id="1"/>
      <w:tr w:rsidR="004D5AC8" w:rsidRPr="00A250FF" w14:paraId="2E5FA47A" w14:textId="77777777" w:rsidTr="00273B0B">
        <w:tc>
          <w:tcPr>
            <w:tcW w:w="7938" w:type="dxa"/>
            <w:shd w:val="clear" w:color="auto" w:fill="auto"/>
          </w:tcPr>
          <w:p w14:paraId="5F9DB5C6" w14:textId="77777777" w:rsidR="004D5AC8" w:rsidRDefault="004D5AC8" w:rsidP="004D5AC8">
            <w:pPr>
              <w:pStyle w:val="EMSATabletext"/>
              <w:rPr>
                <w:rFonts w:cs="Arial"/>
                <w:i/>
                <w:iCs/>
                <w:szCs w:val="20"/>
              </w:rPr>
            </w:pPr>
            <w:r w:rsidRPr="00D3722E">
              <w:t>Evidence on Selection Criteria</w:t>
            </w:r>
            <w:r w:rsidRPr="00D3722E">
              <w:rPr>
                <w:rFonts w:asciiTheme="minorHAnsi" w:hAnsiTheme="minorHAnsi"/>
                <w:sz w:val="22"/>
              </w:rPr>
              <w:t xml:space="preserve"> </w:t>
            </w:r>
            <w:r w:rsidR="00E0145B">
              <w:rPr>
                <w:rFonts w:asciiTheme="minorHAnsi" w:hAnsiTheme="minorHAnsi"/>
                <w:sz w:val="22"/>
              </w:rPr>
              <w:t>–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17162D">
              <w:rPr>
                <w:rFonts w:cs="Arial"/>
                <w:i/>
                <w:iCs/>
                <w:szCs w:val="20"/>
              </w:rPr>
              <w:t>regulatory capacity</w:t>
            </w:r>
          </w:p>
          <w:p w14:paraId="4053499E" w14:textId="77777777" w:rsidR="00E0145B" w:rsidRPr="001C7488" w:rsidRDefault="00E0145B" w:rsidP="00E0145B">
            <w:pPr>
              <w:pStyle w:val="EMSAContent"/>
              <w:numPr>
                <w:ilvl w:val="0"/>
                <w:numId w:val="12"/>
              </w:numPr>
              <w:spacing w:before="0" w:after="0"/>
              <w:ind w:left="455" w:hanging="283"/>
              <w:rPr>
                <w:iCs/>
              </w:rPr>
            </w:pPr>
            <w:r w:rsidRPr="001C7488">
              <w:rPr>
                <w:iCs/>
              </w:rPr>
              <w:t xml:space="preserve">Copy of the respective certification from IMPIC or copy of </w:t>
            </w:r>
            <w:proofErr w:type="spellStart"/>
            <w:r w:rsidRPr="001C7488">
              <w:rPr>
                <w:iCs/>
              </w:rPr>
              <w:t>Alvará</w:t>
            </w:r>
            <w:proofErr w:type="spellEnd"/>
            <w:r w:rsidRPr="001C7488">
              <w:rPr>
                <w:iCs/>
              </w:rPr>
              <w:t xml:space="preserve"> de </w:t>
            </w:r>
            <w:proofErr w:type="spellStart"/>
            <w:r w:rsidRPr="001C7488">
              <w:rPr>
                <w:iCs/>
              </w:rPr>
              <w:t>Construtor</w:t>
            </w:r>
            <w:proofErr w:type="spellEnd"/>
            <w:r w:rsidRPr="001C7488">
              <w:rPr>
                <w:iCs/>
              </w:rPr>
              <w:t xml:space="preserve"> Geral class 1 or superior (also by IMPIC)</w:t>
            </w:r>
            <w:r>
              <w:rPr>
                <w:iCs/>
              </w:rPr>
              <w:t>, or equivalent for other countries</w:t>
            </w:r>
            <w:r w:rsidRPr="001C7488">
              <w:rPr>
                <w:iCs/>
              </w:rPr>
              <w:t>.</w:t>
            </w:r>
            <w:r w:rsidRPr="001C7488" w:rsidDel="008430B8">
              <w:rPr>
                <w:iCs/>
                <w:lang w:val="en-IE"/>
              </w:rPr>
              <w:t xml:space="preserve"> </w:t>
            </w:r>
          </w:p>
          <w:p w14:paraId="7FB1DA74" w14:textId="1982E75E" w:rsidR="00E0145B" w:rsidRPr="00E0145B" w:rsidRDefault="00E0145B" w:rsidP="00E0145B">
            <w:pPr>
              <w:pStyle w:val="EMSAContent"/>
              <w:numPr>
                <w:ilvl w:val="0"/>
                <w:numId w:val="12"/>
              </w:numPr>
              <w:spacing w:before="0" w:after="0"/>
              <w:ind w:left="455" w:hanging="283"/>
              <w:rPr>
                <w:i/>
                <w:szCs w:val="20"/>
              </w:rPr>
            </w:pPr>
            <w:r w:rsidRPr="001C7488">
              <w:rPr>
                <w:iCs/>
                <w:szCs w:val="20"/>
              </w:rPr>
              <w:t xml:space="preserve">Duly completed and signed Declaration of Honour </w:t>
            </w:r>
          </w:p>
        </w:tc>
        <w:tc>
          <w:tcPr>
            <w:tcW w:w="1418" w:type="dxa"/>
            <w:shd w:val="clear" w:color="auto" w:fill="auto"/>
          </w:tcPr>
          <w:p w14:paraId="65169504" w14:textId="77777777" w:rsidR="004D5AC8" w:rsidRDefault="004D5AC8" w:rsidP="004D5AC8">
            <w:pPr>
              <w:pStyle w:val="EMSATabletext"/>
            </w:pPr>
          </w:p>
        </w:tc>
      </w:tr>
      <w:tr w:rsidR="004D5AC8" w:rsidRPr="00A250FF" w14:paraId="73531507" w14:textId="77777777" w:rsidTr="00273B0B">
        <w:tc>
          <w:tcPr>
            <w:tcW w:w="7938" w:type="dxa"/>
            <w:shd w:val="clear" w:color="auto" w:fill="auto"/>
          </w:tcPr>
          <w:p w14:paraId="69997CF3" w14:textId="77777777" w:rsidR="004D5AC8" w:rsidRDefault="004D5AC8" w:rsidP="004D5AC8">
            <w:pPr>
              <w:pStyle w:val="EMSATabletext"/>
              <w:rPr>
                <w:rFonts w:cs="Arial"/>
                <w:i/>
                <w:iCs/>
                <w:szCs w:val="20"/>
              </w:rPr>
            </w:pPr>
            <w:r w:rsidRPr="00D3722E">
              <w:t>Evidence on Selection Criteria</w:t>
            </w:r>
            <w:r>
              <w:t xml:space="preserve"> -</w:t>
            </w:r>
            <w:r w:rsidRPr="00D3722E">
              <w:rPr>
                <w:rFonts w:cs="Arial"/>
                <w:i/>
                <w:iCs/>
                <w:szCs w:val="20"/>
              </w:rPr>
              <w:t xml:space="preserve"> technical and professional capacity</w:t>
            </w:r>
          </w:p>
          <w:p w14:paraId="3FC69F4F" w14:textId="3B0021F8" w:rsidR="00E0145B" w:rsidRPr="00E0145B" w:rsidRDefault="00E0145B" w:rsidP="00E0145B">
            <w:pPr>
              <w:pStyle w:val="EMSAContent"/>
              <w:numPr>
                <w:ilvl w:val="0"/>
                <w:numId w:val="13"/>
              </w:numPr>
              <w:spacing w:before="0" w:after="0"/>
              <w:ind w:left="455" w:hanging="283"/>
              <w:rPr>
                <w:iCs/>
              </w:rPr>
            </w:pPr>
            <w:r w:rsidRPr="00541C78">
              <w:rPr>
                <w:iCs/>
              </w:rPr>
              <w:t>List of at least 3 (three) clients, within the last 3 (three) years, with information on the provision of similar services (including at least: year of services execution, type of client</w:t>
            </w:r>
            <w:r>
              <w:rPr>
                <w:iCs/>
              </w:rPr>
              <w:t xml:space="preserve"> (private/ public entity)</w:t>
            </w:r>
            <w:r w:rsidRPr="00541C78">
              <w:rPr>
                <w:iCs/>
              </w:rPr>
              <w:t>, nature and value of the services).</w:t>
            </w:r>
          </w:p>
        </w:tc>
        <w:tc>
          <w:tcPr>
            <w:tcW w:w="1418" w:type="dxa"/>
            <w:shd w:val="clear" w:color="auto" w:fill="auto"/>
          </w:tcPr>
          <w:p w14:paraId="41DA6B4C" w14:textId="77777777" w:rsidR="004D5AC8" w:rsidRDefault="004D5AC8" w:rsidP="004D5AC8">
            <w:pPr>
              <w:pStyle w:val="EMSATabletext"/>
            </w:pPr>
          </w:p>
        </w:tc>
      </w:tr>
      <w:tr w:rsidR="004D5AC8" w:rsidRPr="00A250FF" w14:paraId="371C2FEF" w14:textId="77777777" w:rsidTr="00273B0B">
        <w:tc>
          <w:tcPr>
            <w:tcW w:w="7938" w:type="dxa"/>
            <w:shd w:val="clear" w:color="auto" w:fill="auto"/>
          </w:tcPr>
          <w:p w14:paraId="0B1285BF" w14:textId="77777777" w:rsidR="004D5AC8" w:rsidRDefault="004D5AC8" w:rsidP="004D5AC8">
            <w:pPr>
              <w:pStyle w:val="EMSATabletext"/>
              <w:rPr>
                <w:rFonts w:asciiTheme="minorHAnsi" w:hAnsiTheme="minorHAnsi"/>
                <w:sz w:val="22"/>
              </w:rPr>
            </w:pPr>
            <w:r>
              <w:t>Award</w:t>
            </w:r>
            <w:r w:rsidRPr="00D3722E">
              <w:t xml:space="preserve"> Criteria</w:t>
            </w:r>
            <w:r w:rsidRPr="00D3722E">
              <w:rPr>
                <w:rFonts w:asciiTheme="minorHAnsi" w:hAnsiTheme="minorHAnsi"/>
                <w:sz w:val="22"/>
              </w:rPr>
              <w:t xml:space="preserve"> </w:t>
            </w:r>
          </w:p>
          <w:p w14:paraId="415E6017" w14:textId="77777777" w:rsidR="00E0145B" w:rsidRPr="00E0145B" w:rsidRDefault="00E0145B" w:rsidP="00E0145B">
            <w:pPr>
              <w:pStyle w:val="EMSATabletext"/>
              <w:numPr>
                <w:ilvl w:val="0"/>
                <w:numId w:val="13"/>
              </w:numPr>
            </w:pPr>
            <w:r>
              <w:t xml:space="preserve">Q1 - </w:t>
            </w:r>
            <w:r w:rsidRPr="00002D24">
              <w:rPr>
                <w:rFonts w:eastAsia="Times New Roman" w:cs="Arial"/>
                <w:szCs w:val="20"/>
                <w:lang w:eastAsia="fr-BE"/>
              </w:rPr>
              <w:t xml:space="preserve">Period of quality </w:t>
            </w:r>
            <w:r w:rsidRPr="00002D24">
              <w:rPr>
                <w:rFonts w:eastAsia="Times New Roman" w:cs="Arial"/>
                <w:color w:val="000000"/>
                <w:szCs w:val="20"/>
                <w:lang w:eastAsia="fr-BE"/>
              </w:rPr>
              <w:t>guarantee</w:t>
            </w:r>
          </w:p>
          <w:p w14:paraId="154F7DA5" w14:textId="177E7EB2" w:rsidR="00E0145B" w:rsidRPr="00734209" w:rsidRDefault="00E0145B" w:rsidP="00E0145B">
            <w:pPr>
              <w:pStyle w:val="EMSATabletext"/>
              <w:numPr>
                <w:ilvl w:val="0"/>
                <w:numId w:val="13"/>
              </w:numPr>
            </w:pPr>
            <w:r>
              <w:t xml:space="preserve">Q2 - </w:t>
            </w:r>
            <w:r w:rsidRPr="00002D24">
              <w:rPr>
                <w:rFonts w:eastAsia="Times New Roman" w:cs="Arial"/>
                <w:szCs w:val="20"/>
                <w:lang w:eastAsia="fr-BE"/>
              </w:rPr>
              <w:t>Quality Management System</w:t>
            </w:r>
          </w:p>
        </w:tc>
        <w:tc>
          <w:tcPr>
            <w:tcW w:w="1418" w:type="dxa"/>
            <w:shd w:val="clear" w:color="auto" w:fill="auto"/>
          </w:tcPr>
          <w:p w14:paraId="2593EDF2" w14:textId="77777777" w:rsidR="004D5AC8" w:rsidRDefault="004D5AC8" w:rsidP="004D5AC8">
            <w:pPr>
              <w:pStyle w:val="EMSATabletext"/>
            </w:pPr>
          </w:p>
        </w:tc>
      </w:tr>
    </w:tbl>
    <w:permEnd w:id="1805872961"/>
    <w:p w14:paraId="2239613E" w14:textId="5181DCE1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2F37205A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4D5AC8">
        <w:rPr>
          <w:iCs/>
        </w:rPr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ins w:id="2" w:author="KASPAROVA Petra (EMSA)" w:date="2025-01-31T11:03:00Z" w16du:dateUtc="2025-01-31T11:03:00Z">
            <w:r w:rsidR="00E463FE">
              <w:rPr>
                <w:b/>
              </w:rPr>
              <w:t>neg42025@emsa.europa.eu</w:t>
            </w:r>
          </w:ins>
        </w:sdtContent>
      </w:sdt>
      <w:r w:rsidR="004C01B0">
        <w:t xml:space="preserve">. </w:t>
      </w:r>
      <w:r w:rsidR="004C01B0" w:rsidRPr="004C01B0">
        <w:t xml:space="preserve">The time limit for receipt of the tender 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5-06-12T01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9B7C8C">
            <w:rPr>
              <w:lang w:val="en-IE"/>
            </w:rPr>
            <w:t>12/06/2025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Please note that an original hard copy of the offer, including all accompanying documentation related to 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lastRenderedPageBreak/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3B171D5D"/>
    <w:multiLevelType w:val="hybridMultilevel"/>
    <w:tmpl w:val="D5EA0478"/>
    <w:lvl w:ilvl="0" w:tplc="CCD0E862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CE3FCE"/>
    <w:multiLevelType w:val="hybridMultilevel"/>
    <w:tmpl w:val="7BDC4AD2"/>
    <w:lvl w:ilvl="0" w:tplc="18090001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  <w:num w:numId="12" w16cid:durableId="1667437703">
    <w:abstractNumId w:val="2"/>
  </w:num>
  <w:num w:numId="13" w16cid:durableId="39092534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SPAROVA Petra (EMSA)">
    <w15:presenceInfo w15:providerId="AD" w15:userId="S::Petra.KASPAROVA@emsa.europa.eu::7f7f4095-df98-4c5c-9f71-d5b624bb8e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ocumentProtection w:edit="comments" w:enforcement="1" w:cryptProviderType="rsaAES" w:cryptAlgorithmClass="hash" w:cryptAlgorithmType="typeAny" w:cryptAlgorithmSid="14" w:cryptSpinCount="100000" w:hash="MsXn9Bd8zLCQo/Pr9n3Pu3pA2CRI1K4aI6vzRqzR1VG4isCJ2ia7E76iQDCsxdelp4fFyVgga6jTMfIE7f8unw==" w:salt="S1moBVy8bvbWiTwx75Q6mQ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06CED"/>
    <w:rsid w:val="000348A4"/>
    <w:rsid w:val="00072C31"/>
    <w:rsid w:val="0007655F"/>
    <w:rsid w:val="00084B67"/>
    <w:rsid w:val="00110914"/>
    <w:rsid w:val="00132896"/>
    <w:rsid w:val="00154485"/>
    <w:rsid w:val="00154A80"/>
    <w:rsid w:val="0017162D"/>
    <w:rsid w:val="00181814"/>
    <w:rsid w:val="0018618F"/>
    <w:rsid w:val="001A10DE"/>
    <w:rsid w:val="001C1479"/>
    <w:rsid w:val="001C468A"/>
    <w:rsid w:val="002024B7"/>
    <w:rsid w:val="002211D5"/>
    <w:rsid w:val="002246B4"/>
    <w:rsid w:val="0026578C"/>
    <w:rsid w:val="002723BD"/>
    <w:rsid w:val="00273B0B"/>
    <w:rsid w:val="002B7779"/>
    <w:rsid w:val="002D7F8D"/>
    <w:rsid w:val="00304E53"/>
    <w:rsid w:val="00316542"/>
    <w:rsid w:val="003173A4"/>
    <w:rsid w:val="0035006C"/>
    <w:rsid w:val="00382C57"/>
    <w:rsid w:val="00393DFB"/>
    <w:rsid w:val="003B4845"/>
    <w:rsid w:val="003C444F"/>
    <w:rsid w:val="003C5ED4"/>
    <w:rsid w:val="003D0478"/>
    <w:rsid w:val="003D1A7E"/>
    <w:rsid w:val="00403624"/>
    <w:rsid w:val="00412B87"/>
    <w:rsid w:val="00427BA8"/>
    <w:rsid w:val="00431E3E"/>
    <w:rsid w:val="00460E0F"/>
    <w:rsid w:val="004635EA"/>
    <w:rsid w:val="004A5866"/>
    <w:rsid w:val="004B6FD0"/>
    <w:rsid w:val="004C01B0"/>
    <w:rsid w:val="004D5AC8"/>
    <w:rsid w:val="004F77E6"/>
    <w:rsid w:val="00500F30"/>
    <w:rsid w:val="00507480"/>
    <w:rsid w:val="00540DDB"/>
    <w:rsid w:val="005470A2"/>
    <w:rsid w:val="0055367F"/>
    <w:rsid w:val="00594D0A"/>
    <w:rsid w:val="005B0DDF"/>
    <w:rsid w:val="005D6ADA"/>
    <w:rsid w:val="005E2B72"/>
    <w:rsid w:val="005F4F5C"/>
    <w:rsid w:val="005F5A13"/>
    <w:rsid w:val="00602CDC"/>
    <w:rsid w:val="00610108"/>
    <w:rsid w:val="00652628"/>
    <w:rsid w:val="00665EC1"/>
    <w:rsid w:val="006806C1"/>
    <w:rsid w:val="00680D79"/>
    <w:rsid w:val="00682257"/>
    <w:rsid w:val="006C22B9"/>
    <w:rsid w:val="006C456D"/>
    <w:rsid w:val="006F11F7"/>
    <w:rsid w:val="00707D16"/>
    <w:rsid w:val="00726F20"/>
    <w:rsid w:val="00734209"/>
    <w:rsid w:val="007549B9"/>
    <w:rsid w:val="007666D6"/>
    <w:rsid w:val="0077634F"/>
    <w:rsid w:val="00793653"/>
    <w:rsid w:val="007A28AD"/>
    <w:rsid w:val="007B0C7E"/>
    <w:rsid w:val="007B6C21"/>
    <w:rsid w:val="007B76F4"/>
    <w:rsid w:val="007C5FEE"/>
    <w:rsid w:val="007E668E"/>
    <w:rsid w:val="007E7649"/>
    <w:rsid w:val="00812978"/>
    <w:rsid w:val="0082207A"/>
    <w:rsid w:val="00830881"/>
    <w:rsid w:val="008A0605"/>
    <w:rsid w:val="008B0653"/>
    <w:rsid w:val="008B5B51"/>
    <w:rsid w:val="008B7696"/>
    <w:rsid w:val="008E59D8"/>
    <w:rsid w:val="008E6762"/>
    <w:rsid w:val="008F7451"/>
    <w:rsid w:val="00921918"/>
    <w:rsid w:val="00991395"/>
    <w:rsid w:val="009B7C8C"/>
    <w:rsid w:val="009C4536"/>
    <w:rsid w:val="00A05542"/>
    <w:rsid w:val="00A05F53"/>
    <w:rsid w:val="00A06A9C"/>
    <w:rsid w:val="00A573D9"/>
    <w:rsid w:val="00A67B50"/>
    <w:rsid w:val="00A81730"/>
    <w:rsid w:val="00AB1A3E"/>
    <w:rsid w:val="00AC4FB5"/>
    <w:rsid w:val="00AD2CA0"/>
    <w:rsid w:val="00AE2B8B"/>
    <w:rsid w:val="00B123C8"/>
    <w:rsid w:val="00B22768"/>
    <w:rsid w:val="00B3490F"/>
    <w:rsid w:val="00B41D9B"/>
    <w:rsid w:val="00B461F0"/>
    <w:rsid w:val="00B63923"/>
    <w:rsid w:val="00B6630F"/>
    <w:rsid w:val="00B73481"/>
    <w:rsid w:val="00B86274"/>
    <w:rsid w:val="00BC5170"/>
    <w:rsid w:val="00BD02EA"/>
    <w:rsid w:val="00BF1B9B"/>
    <w:rsid w:val="00BF6781"/>
    <w:rsid w:val="00C004DB"/>
    <w:rsid w:val="00C26DDA"/>
    <w:rsid w:val="00C67BB4"/>
    <w:rsid w:val="00C70B9B"/>
    <w:rsid w:val="00C909D0"/>
    <w:rsid w:val="00C974B8"/>
    <w:rsid w:val="00C979B9"/>
    <w:rsid w:val="00CA4580"/>
    <w:rsid w:val="00CF28C4"/>
    <w:rsid w:val="00D13B5A"/>
    <w:rsid w:val="00D3722E"/>
    <w:rsid w:val="00D455CB"/>
    <w:rsid w:val="00D54E2A"/>
    <w:rsid w:val="00D65A37"/>
    <w:rsid w:val="00DD09B6"/>
    <w:rsid w:val="00DF72F7"/>
    <w:rsid w:val="00E0145B"/>
    <w:rsid w:val="00E3735E"/>
    <w:rsid w:val="00E45CB5"/>
    <w:rsid w:val="00E463FE"/>
    <w:rsid w:val="00E4756C"/>
    <w:rsid w:val="00E56194"/>
    <w:rsid w:val="00E5728D"/>
    <w:rsid w:val="00E752EE"/>
    <w:rsid w:val="00E77FB1"/>
    <w:rsid w:val="00E82D88"/>
    <w:rsid w:val="00E855EA"/>
    <w:rsid w:val="00E867B2"/>
    <w:rsid w:val="00EA3961"/>
    <w:rsid w:val="00EF01C9"/>
    <w:rsid w:val="00F02DD7"/>
    <w:rsid w:val="00F17CE9"/>
    <w:rsid w:val="00F410C6"/>
    <w:rsid w:val="00F55798"/>
    <w:rsid w:val="00F6275B"/>
    <w:rsid w:val="00F83690"/>
    <w:rsid w:val="00FB56F3"/>
    <w:rsid w:val="00FC284D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Revision">
    <w:name w:val="Revision"/>
    <w:hidden/>
    <w:uiPriority w:val="99"/>
    <w:semiHidden/>
    <w:rsid w:val="00540D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10914"/>
    <w:rsid w:val="00123392"/>
    <w:rsid w:val="001B1B9D"/>
    <w:rsid w:val="003922AD"/>
    <w:rsid w:val="005F4F5C"/>
    <w:rsid w:val="00752C0F"/>
    <w:rsid w:val="0085526E"/>
    <w:rsid w:val="00AC4FB5"/>
    <w:rsid w:val="00B73481"/>
    <w:rsid w:val="00BD3DFA"/>
    <w:rsid w:val="00D908F5"/>
    <w:rsid w:val="00E45CB5"/>
    <w:rsid w:val="00F616B4"/>
    <w:rsid w:val="00F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10" ma:contentTypeDescription="Create a new document." ma:contentTypeScope="" ma:versionID="436aedd43f1b7d01a7142f723ff3f759">
  <xsd:schema xmlns:xsd="http://www.w3.org/2001/XMLSchema" xmlns:xs="http://www.w3.org/2001/XMLSchema" xmlns:p="http://schemas.microsoft.com/office/2006/metadata/properties" xmlns:ns2="118c9a18-80f4-4e5c-9b32-eec0fd092ad5" xmlns:ns3="af6c1f1c-67a2-470d-9b01-74d4f057ea07" targetNamespace="http://schemas.microsoft.com/office/2006/metadata/properties" ma:root="true" ma:fieldsID="8922e1fa8316a5ebe330de88cac309d3" ns2:_="" ns3:_="">
    <xsd:import namespace="118c9a18-80f4-4e5c-9b32-eec0fd092ad5"/>
    <xsd:import namespace="af6c1f1c-67a2-470d-9b01-74d4f057ea07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Sector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c9a18-80f4-4e5c-9b32-eec0fd092ad5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dexed="true" ma:internalName="Document_x0020_Type">
      <xsd:simpleType>
        <xsd:restriction base="dms:Choice">
          <xsd:enumeration value="Guidelines"/>
          <xsd:enumeration value="Rules"/>
          <xsd:enumeration value="Internal Procedures"/>
        </xsd:restriction>
      </xsd:simpleType>
    </xsd:element>
    <xsd:element name="Sector" ma:index="9" ma:displayName="Sector" ma:format="Dropdown" ma:indexed="true" ma:internalName="Sector">
      <xsd:simpleType>
        <xsd:restriction base="dms:Choice">
          <xsd:enumeration value="Events"/>
          <xsd:enumeration value="Facilities and Logistic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c1f1c-67a2-470d-9b01-74d4f057e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or xmlns="118c9a18-80f4-4e5c-9b32-eec0fd092ad5"/>
    <Document_x0020_Type xmlns="118c9a18-80f4-4e5c-9b32-eec0fd092ad5"/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49FC84-0D68-4A06-BDBB-AA9E52F1E71D}"/>
</file>

<file path=customXml/itemProps2.xml><?xml version="1.0" encoding="utf-8"?>
<ds:datastoreItem xmlns:ds="http://schemas.openxmlformats.org/officeDocument/2006/customXml" ds:itemID="{FFD51615-159B-48CF-93E7-EE319C455ABC}"/>
</file>

<file path=customXml/itemProps3.xml><?xml version="1.0" encoding="utf-8"?>
<ds:datastoreItem xmlns:ds="http://schemas.openxmlformats.org/officeDocument/2006/customXml" ds:itemID="{227E1A69-2FEE-41D2-9EF4-3E772E1CDF15}"/>
</file>

<file path=customXml/itemProps4.xml><?xml version="1.0" encoding="utf-8"?>
<ds:datastoreItem xmlns:ds="http://schemas.openxmlformats.org/officeDocument/2006/customXml" ds:itemID="{BE7B152E-36D0-493C-A478-CC7E9738D8B1}"/>
</file>

<file path=customXml/itemProps5.xml><?xml version="1.0" encoding="utf-8"?>
<ds:datastoreItem xmlns:ds="http://schemas.openxmlformats.org/officeDocument/2006/customXml" ds:itemID="{C1A235BE-0EE2-4759-906D-C3716EFAF0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312</Words>
  <Characters>1784</Characters>
  <Application>Microsoft Office Word</Application>
  <DocSecurity>8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 (Candidate) Checklist.docx</vt:lpstr>
    </vt:vector>
  </TitlesOfParts>
  <Company>European Maritime Safety Agency (EMSA)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A.01 Tenderer (Candidate) Checklist.docx</dc:title>
  <dc:creator>Giulia MAGISTRONI</dc:creator>
  <cp:lastModifiedBy>MARTINS Marta (EMSA)</cp:lastModifiedBy>
  <cp:revision>143</cp:revision>
  <dcterms:created xsi:type="dcterms:W3CDTF">2016-09-28T14:16:00Z</dcterms:created>
  <dcterms:modified xsi:type="dcterms:W3CDTF">2025-05-08T14:58:00Z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Scheduling End Date">
    <vt:lpwstr/>
  </property>
  <property fmtid="{D5CDD505-2E9C-101B-9397-08002B2CF9AE}" pid="6" name="DD dispatch of tender">
    <vt:lpwstr/>
  </property>
  <property fmtid="{D5CDD505-2E9C-101B-9397-08002B2CF9AE}" pid="7" name="DocDescription">
    <vt:lpwstr/>
  </property>
  <property fmtid="{D5CDD505-2E9C-101B-9397-08002B2CF9AE}" pid="8" name="Title of the Authorising Officer">
    <vt:lpwstr/>
  </property>
  <property fmtid="{D5CDD505-2E9C-101B-9397-08002B2CF9AE}" pid="9" name="Order">
    <vt:r8>200</vt:r8>
  </property>
  <property fmtid="{D5CDD505-2E9C-101B-9397-08002B2CF9AE}" pid="10" name="Scheduling Start Date">
    <vt:lpwstr/>
  </property>
  <property fmtid="{D5CDD505-2E9C-101B-9397-08002B2CF9AE}" pid="11" name="IrregularFieldsIF">
    <vt:lpwstr/>
  </property>
</Properties>
</file>